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F75" w:rsidRPr="00E45F75" w:rsidRDefault="00E45F75" w:rsidP="00E45F75">
      <w:pPr>
        <w:jc w:val="left"/>
        <w:rPr>
          <w:rFonts w:ascii="黑体" w:eastAsia="黑体" w:hAnsi="黑体"/>
          <w:sz w:val="28"/>
          <w:szCs w:val="28"/>
        </w:rPr>
      </w:pPr>
      <w:r w:rsidRPr="00E45F75">
        <w:rPr>
          <w:rFonts w:ascii="黑体" w:eastAsia="黑体" w:hAnsi="黑体" w:hint="eastAsia"/>
          <w:sz w:val="28"/>
          <w:szCs w:val="28"/>
        </w:rPr>
        <w:t>附件5</w:t>
      </w:r>
    </w:p>
    <w:p w:rsidR="0001720F" w:rsidRPr="0050058D" w:rsidRDefault="00E42665" w:rsidP="0050058D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已获外校硕士生导师资格</w:t>
      </w:r>
      <w:r w:rsidR="0001720F" w:rsidRPr="0050058D">
        <w:rPr>
          <w:rFonts w:ascii="方正小标宋简体" w:eastAsia="方正小标宋简体" w:hint="eastAsia"/>
          <w:sz w:val="36"/>
          <w:szCs w:val="36"/>
        </w:rPr>
        <w:t>教师</w:t>
      </w:r>
      <w:r w:rsidR="0003725B">
        <w:rPr>
          <w:rFonts w:ascii="方正小标宋简体" w:eastAsia="方正小标宋简体" w:hint="eastAsia"/>
          <w:sz w:val="36"/>
          <w:szCs w:val="36"/>
        </w:rPr>
        <w:t>申请</w:t>
      </w:r>
      <w:r w:rsidR="0001720F" w:rsidRPr="0050058D">
        <w:rPr>
          <w:rFonts w:ascii="方正小标宋简体" w:eastAsia="方正小标宋简体" w:hint="eastAsia"/>
          <w:sz w:val="36"/>
          <w:szCs w:val="36"/>
        </w:rPr>
        <w:t>表</w:t>
      </w:r>
    </w:p>
    <w:tbl>
      <w:tblPr>
        <w:tblpPr w:leftFromText="180" w:rightFromText="180" w:vertAnchor="page" w:horzAnchor="margin" w:tblpY="3526"/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4"/>
        <w:gridCol w:w="1821"/>
        <w:gridCol w:w="1260"/>
        <w:gridCol w:w="561"/>
        <w:gridCol w:w="839"/>
        <w:gridCol w:w="1259"/>
        <w:gridCol w:w="141"/>
        <w:gridCol w:w="1821"/>
      </w:tblGrid>
      <w:tr w:rsidR="00E45F75" w:rsidTr="00780CF7">
        <w:trPr>
          <w:cantSplit/>
          <w:trHeight w:val="554"/>
        </w:trPr>
        <w:tc>
          <w:tcPr>
            <w:tcW w:w="1784" w:type="dxa"/>
            <w:shd w:val="clear" w:color="auto" w:fill="auto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E45F75" w:rsidRDefault="00E45F75" w:rsidP="00E45F75"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45F75" w:rsidRDefault="00E45F75" w:rsidP="00E45F75"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性别</w:t>
            </w:r>
          </w:p>
        </w:tc>
        <w:tc>
          <w:tcPr>
            <w:tcW w:w="1400" w:type="dxa"/>
            <w:gridSpan w:val="2"/>
            <w:vAlign w:val="center"/>
          </w:tcPr>
          <w:p w:rsidR="00E45F75" w:rsidRPr="00487B0A" w:rsidRDefault="00E45F75" w:rsidP="00E45F75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E45F75" w:rsidRDefault="00E45F75" w:rsidP="00E45F75"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出生年月</w:t>
            </w:r>
          </w:p>
        </w:tc>
        <w:tc>
          <w:tcPr>
            <w:tcW w:w="1962" w:type="dxa"/>
            <w:gridSpan w:val="2"/>
            <w:vAlign w:val="center"/>
          </w:tcPr>
          <w:p w:rsidR="00E45F75" w:rsidRPr="00487B0A" w:rsidRDefault="00E45F75" w:rsidP="00E45F7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45F75" w:rsidTr="00780CF7">
        <w:trPr>
          <w:cantSplit/>
          <w:trHeight w:val="548"/>
        </w:trPr>
        <w:tc>
          <w:tcPr>
            <w:tcW w:w="1784" w:type="dxa"/>
            <w:shd w:val="clear" w:color="auto" w:fill="auto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外语语种、程度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E45F75" w:rsidRPr="00487B0A" w:rsidRDefault="00E45F75" w:rsidP="00E45F7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 w:rsidRPr="00DB458C">
              <w:rPr>
                <w:rFonts w:eastAsia="仿宋_GB2312" w:hint="eastAsia"/>
                <w:b/>
                <w:bCs/>
                <w:sz w:val="24"/>
              </w:rPr>
              <w:t>民族</w:t>
            </w:r>
          </w:p>
        </w:tc>
        <w:tc>
          <w:tcPr>
            <w:tcW w:w="1400" w:type="dxa"/>
            <w:gridSpan w:val="2"/>
            <w:vAlign w:val="center"/>
          </w:tcPr>
          <w:p w:rsidR="00E45F75" w:rsidRPr="00487B0A" w:rsidRDefault="00E45F75" w:rsidP="00E45F7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E45F75" w:rsidRPr="00DB458C" w:rsidRDefault="00E45F75" w:rsidP="00E45F75"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党派</w:t>
            </w:r>
          </w:p>
        </w:tc>
        <w:tc>
          <w:tcPr>
            <w:tcW w:w="1962" w:type="dxa"/>
            <w:gridSpan w:val="2"/>
            <w:vAlign w:val="center"/>
          </w:tcPr>
          <w:p w:rsidR="00E45F75" w:rsidRDefault="00E45F75" w:rsidP="00E45F75">
            <w:pPr>
              <w:spacing w:line="560" w:lineRule="exact"/>
              <w:jc w:val="center"/>
            </w:pPr>
          </w:p>
        </w:tc>
      </w:tr>
      <w:tr w:rsidR="00E45F75" w:rsidTr="00780CF7">
        <w:trPr>
          <w:trHeight w:val="556"/>
        </w:trPr>
        <w:tc>
          <w:tcPr>
            <w:tcW w:w="1784" w:type="dxa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所在学院</w:t>
            </w:r>
          </w:p>
        </w:tc>
        <w:tc>
          <w:tcPr>
            <w:tcW w:w="1821" w:type="dxa"/>
            <w:vAlign w:val="center"/>
          </w:tcPr>
          <w:p w:rsidR="00E45F75" w:rsidRPr="00E126AD" w:rsidRDefault="00E45F75" w:rsidP="00E45F75">
            <w:pPr>
              <w:spacing w:line="5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660" w:type="dxa"/>
            <w:gridSpan w:val="3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现任职务</w:t>
            </w:r>
          </w:p>
        </w:tc>
        <w:tc>
          <w:tcPr>
            <w:tcW w:w="3221" w:type="dxa"/>
            <w:gridSpan w:val="3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 w:rsidR="00E45F75" w:rsidTr="00780CF7">
        <w:trPr>
          <w:trHeight w:val="550"/>
        </w:trPr>
        <w:tc>
          <w:tcPr>
            <w:tcW w:w="1784" w:type="dxa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专业技术职称</w:t>
            </w:r>
          </w:p>
        </w:tc>
        <w:tc>
          <w:tcPr>
            <w:tcW w:w="1821" w:type="dxa"/>
            <w:vAlign w:val="center"/>
          </w:tcPr>
          <w:p w:rsidR="00E45F75" w:rsidRPr="00E126AD" w:rsidRDefault="00E45F75" w:rsidP="00E45F75">
            <w:pPr>
              <w:spacing w:line="5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邮箱</w:t>
            </w:r>
          </w:p>
        </w:tc>
        <w:tc>
          <w:tcPr>
            <w:tcW w:w="1400" w:type="dxa"/>
            <w:gridSpan w:val="2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联系电话</w:t>
            </w:r>
          </w:p>
        </w:tc>
        <w:tc>
          <w:tcPr>
            <w:tcW w:w="1821" w:type="dxa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 w:rsidR="00E45F75" w:rsidTr="00780CF7">
        <w:trPr>
          <w:trHeight w:val="828"/>
        </w:trPr>
        <w:tc>
          <w:tcPr>
            <w:tcW w:w="1784" w:type="dxa"/>
            <w:vAlign w:val="center"/>
          </w:tcPr>
          <w:p w:rsidR="00E45F75" w:rsidRDefault="00E45F75" w:rsidP="00E45F75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硕导资格所在学校名称</w:t>
            </w:r>
          </w:p>
        </w:tc>
        <w:tc>
          <w:tcPr>
            <w:tcW w:w="1821" w:type="dxa"/>
            <w:vAlign w:val="center"/>
          </w:tcPr>
          <w:p w:rsidR="00E45F75" w:rsidRPr="00E126AD" w:rsidRDefault="00E45F75" w:rsidP="00E45F75">
            <w:pPr>
              <w:spacing w:line="5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E45F75" w:rsidRDefault="00E45F75" w:rsidP="00E45F75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硕导资格学科、专业名称</w:t>
            </w:r>
          </w:p>
        </w:tc>
        <w:tc>
          <w:tcPr>
            <w:tcW w:w="4060" w:type="dxa"/>
            <w:gridSpan w:val="4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 w:rsidR="00E45F75" w:rsidTr="00780CF7">
        <w:trPr>
          <w:trHeight w:val="840"/>
        </w:trPr>
        <w:tc>
          <w:tcPr>
            <w:tcW w:w="1784" w:type="dxa"/>
            <w:vAlign w:val="center"/>
          </w:tcPr>
          <w:p w:rsidR="00E45F75" w:rsidRDefault="00E45F75" w:rsidP="00E45F75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硕导资格</w:t>
            </w:r>
          </w:p>
          <w:p w:rsidR="00E45F75" w:rsidRDefault="00E45F75" w:rsidP="00E45F75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聘任时间</w:t>
            </w:r>
          </w:p>
        </w:tc>
        <w:tc>
          <w:tcPr>
            <w:tcW w:w="1821" w:type="dxa"/>
            <w:vAlign w:val="center"/>
          </w:tcPr>
          <w:p w:rsidR="00E45F75" w:rsidRPr="00E126AD" w:rsidRDefault="00E45F75" w:rsidP="00E45F75">
            <w:pPr>
              <w:spacing w:line="5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E45F75" w:rsidRDefault="00E45F75" w:rsidP="00E45F75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指导在校研究生总数量</w:t>
            </w:r>
          </w:p>
        </w:tc>
        <w:tc>
          <w:tcPr>
            <w:tcW w:w="4060" w:type="dxa"/>
            <w:gridSpan w:val="4"/>
            <w:vAlign w:val="center"/>
          </w:tcPr>
          <w:p w:rsidR="00E45F75" w:rsidRDefault="00E45F75" w:rsidP="00E45F75"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 w:rsidR="00E45F75" w:rsidTr="0003725B">
        <w:trPr>
          <w:trHeight w:val="837"/>
        </w:trPr>
        <w:tc>
          <w:tcPr>
            <w:tcW w:w="1784" w:type="dxa"/>
            <w:vAlign w:val="center"/>
          </w:tcPr>
          <w:p w:rsidR="00E45F75" w:rsidRDefault="00E45F75" w:rsidP="00E45F75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主要研究方向和学术专长</w:t>
            </w:r>
          </w:p>
        </w:tc>
        <w:tc>
          <w:tcPr>
            <w:tcW w:w="7702" w:type="dxa"/>
            <w:gridSpan w:val="7"/>
          </w:tcPr>
          <w:p w:rsidR="00E45F75" w:rsidRDefault="00E45F75" w:rsidP="00E45F75">
            <w:pPr>
              <w:spacing w:line="560" w:lineRule="exact"/>
            </w:pPr>
          </w:p>
        </w:tc>
      </w:tr>
      <w:tr w:rsidR="00E45F75" w:rsidTr="00780CF7">
        <w:trPr>
          <w:trHeight w:val="1560"/>
        </w:trPr>
        <w:tc>
          <w:tcPr>
            <w:tcW w:w="1784" w:type="dxa"/>
            <w:vAlign w:val="center"/>
          </w:tcPr>
          <w:p w:rsidR="00E45F75" w:rsidRDefault="00E45F75" w:rsidP="00E45F75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最高学位和学历（含毕业时间、毕业学校和专业）</w:t>
            </w:r>
          </w:p>
        </w:tc>
        <w:tc>
          <w:tcPr>
            <w:tcW w:w="7702" w:type="dxa"/>
            <w:gridSpan w:val="7"/>
            <w:vAlign w:val="center"/>
          </w:tcPr>
          <w:p w:rsidR="00E45F75" w:rsidRPr="00E126AD" w:rsidRDefault="00E45F75" w:rsidP="00E45F7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03725B" w:rsidTr="0003725B">
        <w:trPr>
          <w:trHeight w:val="1688"/>
        </w:trPr>
        <w:tc>
          <w:tcPr>
            <w:tcW w:w="1784" w:type="dxa"/>
            <w:vAlign w:val="center"/>
          </w:tcPr>
          <w:p w:rsidR="0003725B" w:rsidRDefault="005C0DB1" w:rsidP="00E45F75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学院学术评定分委员会</w:t>
            </w:r>
            <w:r w:rsidR="00EF6C6E">
              <w:rPr>
                <w:rFonts w:eastAsia="仿宋_GB2312" w:hint="eastAsia"/>
                <w:b/>
                <w:bCs/>
                <w:sz w:val="24"/>
              </w:rPr>
              <w:t>意见</w:t>
            </w:r>
          </w:p>
        </w:tc>
        <w:tc>
          <w:tcPr>
            <w:tcW w:w="7702" w:type="dxa"/>
            <w:gridSpan w:val="7"/>
            <w:vAlign w:val="center"/>
          </w:tcPr>
          <w:p w:rsidR="0003725B" w:rsidRDefault="0003725B" w:rsidP="00E45F7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:rsidR="00EF6C6E" w:rsidRDefault="00EF6C6E" w:rsidP="00E45F7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:rsidR="00780CF7" w:rsidRDefault="00780CF7" w:rsidP="00E45F7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:rsidR="00EF6C6E" w:rsidRPr="00E126AD" w:rsidRDefault="00EF6C6E" w:rsidP="00E45F75">
            <w:pPr>
              <w:spacing w:line="560" w:lineRule="exact"/>
              <w:rPr>
                <w:rFonts w:ascii="仿宋_GB2312" w:eastAsia="仿宋_GB2312"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分委员会主席（签章）：</w:t>
            </w:r>
            <w:r>
              <w:rPr>
                <w:rFonts w:eastAsia="仿宋_GB2312" w:hint="eastAsia"/>
                <w:b/>
                <w:bCs/>
                <w:sz w:val="24"/>
              </w:rPr>
              <w:t xml:space="preserve">                     </w:t>
            </w:r>
            <w:r>
              <w:rPr>
                <w:rFonts w:eastAsia="仿宋_GB2312" w:hint="eastAsia"/>
                <w:b/>
                <w:bCs/>
                <w:sz w:val="24"/>
              </w:rPr>
              <w:t>日期：</w:t>
            </w:r>
            <w:r>
              <w:rPr>
                <w:rFonts w:eastAsia="仿宋_GB2312" w:hint="eastAsia"/>
                <w:b/>
                <w:bCs/>
                <w:sz w:val="24"/>
              </w:rPr>
              <w:t xml:space="preserve">     </w:t>
            </w:r>
            <w:r>
              <w:rPr>
                <w:rFonts w:eastAsia="仿宋_GB2312" w:hint="eastAsia"/>
                <w:b/>
                <w:bCs/>
                <w:sz w:val="24"/>
              </w:rPr>
              <w:t>年</w:t>
            </w:r>
            <w:r>
              <w:rPr>
                <w:rFonts w:eastAsia="仿宋_GB2312" w:hint="eastAsia"/>
                <w:b/>
                <w:bCs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bCs/>
                <w:sz w:val="24"/>
              </w:rPr>
              <w:t>月</w:t>
            </w:r>
            <w:r>
              <w:rPr>
                <w:rFonts w:eastAsia="仿宋_GB2312" w:hint="eastAsia"/>
                <w:b/>
                <w:bCs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bCs/>
                <w:sz w:val="24"/>
              </w:rPr>
              <w:t>日</w:t>
            </w:r>
          </w:p>
        </w:tc>
      </w:tr>
      <w:tr w:rsidR="0003725B" w:rsidTr="0003725B">
        <w:trPr>
          <w:trHeight w:val="1688"/>
        </w:trPr>
        <w:tc>
          <w:tcPr>
            <w:tcW w:w="1784" w:type="dxa"/>
            <w:vAlign w:val="center"/>
          </w:tcPr>
          <w:p w:rsidR="0003725B" w:rsidRPr="0034024A" w:rsidRDefault="0034024A" w:rsidP="00780CF7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校学位评定委员会意见</w:t>
            </w:r>
          </w:p>
        </w:tc>
        <w:tc>
          <w:tcPr>
            <w:tcW w:w="7702" w:type="dxa"/>
            <w:gridSpan w:val="7"/>
            <w:vAlign w:val="center"/>
          </w:tcPr>
          <w:p w:rsidR="0003725B" w:rsidRDefault="0003725B" w:rsidP="00E45F7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:rsidR="0034024A" w:rsidRDefault="0034024A" w:rsidP="00E45F7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:rsidR="00780CF7" w:rsidRDefault="00780CF7" w:rsidP="00E45F7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:rsidR="0034024A" w:rsidRPr="00E126AD" w:rsidRDefault="0034024A" w:rsidP="00E45F75">
            <w:pPr>
              <w:spacing w:line="560" w:lineRule="exact"/>
              <w:rPr>
                <w:rFonts w:ascii="仿宋_GB2312" w:eastAsia="仿宋_GB2312"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主席（签章）：</w:t>
            </w:r>
            <w:r>
              <w:rPr>
                <w:rFonts w:eastAsia="仿宋_GB2312" w:hint="eastAsia"/>
                <w:b/>
                <w:bCs/>
                <w:sz w:val="24"/>
              </w:rPr>
              <w:t xml:space="preserve">                           </w:t>
            </w:r>
            <w:r>
              <w:rPr>
                <w:rFonts w:eastAsia="仿宋_GB2312" w:hint="eastAsia"/>
                <w:b/>
                <w:bCs/>
                <w:sz w:val="24"/>
              </w:rPr>
              <w:t>日期：</w:t>
            </w:r>
            <w:r>
              <w:rPr>
                <w:rFonts w:eastAsia="仿宋_GB2312" w:hint="eastAsia"/>
                <w:b/>
                <w:bCs/>
                <w:sz w:val="24"/>
              </w:rPr>
              <w:t xml:space="preserve">     </w:t>
            </w:r>
            <w:r>
              <w:rPr>
                <w:rFonts w:eastAsia="仿宋_GB2312" w:hint="eastAsia"/>
                <w:b/>
                <w:bCs/>
                <w:sz w:val="24"/>
              </w:rPr>
              <w:t>年</w:t>
            </w:r>
            <w:r>
              <w:rPr>
                <w:rFonts w:eastAsia="仿宋_GB2312" w:hint="eastAsia"/>
                <w:b/>
                <w:bCs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bCs/>
                <w:sz w:val="24"/>
              </w:rPr>
              <w:t>月</w:t>
            </w:r>
            <w:r>
              <w:rPr>
                <w:rFonts w:eastAsia="仿宋_GB2312" w:hint="eastAsia"/>
                <w:b/>
                <w:bCs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bCs/>
                <w:sz w:val="24"/>
              </w:rPr>
              <w:t>日</w:t>
            </w:r>
          </w:p>
        </w:tc>
      </w:tr>
    </w:tbl>
    <w:p w:rsidR="0050058D" w:rsidRPr="0050058D" w:rsidRDefault="00954955" w:rsidP="00C300C2">
      <w:pPr>
        <w:spacing w:line="360" w:lineRule="auto"/>
      </w:pPr>
      <w:r>
        <w:rPr>
          <w:rFonts w:hint="eastAsia"/>
        </w:rPr>
        <w:t>备注：申请我校硕士生指导教师需附</w:t>
      </w:r>
      <w:r w:rsidRPr="00954955">
        <w:rPr>
          <w:rFonts w:hint="eastAsia"/>
        </w:rPr>
        <w:t>外校硕士生导师资格</w:t>
      </w:r>
      <w:r>
        <w:rPr>
          <w:rFonts w:hint="eastAsia"/>
        </w:rPr>
        <w:t>证明材料。</w:t>
      </w:r>
    </w:p>
    <w:sectPr w:rsidR="0050058D" w:rsidRPr="0050058D" w:rsidSect="00780CF7">
      <w:pgSz w:w="11906" w:h="16838"/>
      <w:pgMar w:top="1985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041" w:rsidRDefault="00A11041" w:rsidP="00BF2F67">
      <w:r>
        <w:separator/>
      </w:r>
    </w:p>
  </w:endnote>
  <w:endnote w:type="continuationSeparator" w:id="1">
    <w:p w:rsidR="00A11041" w:rsidRDefault="00A11041" w:rsidP="00BF2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041" w:rsidRDefault="00A11041" w:rsidP="00BF2F67">
      <w:r>
        <w:separator/>
      </w:r>
    </w:p>
  </w:footnote>
  <w:footnote w:type="continuationSeparator" w:id="1">
    <w:p w:rsidR="00A11041" w:rsidRDefault="00A11041" w:rsidP="00BF2F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F67"/>
    <w:rsid w:val="0001720F"/>
    <w:rsid w:val="0003725B"/>
    <w:rsid w:val="000A7E3E"/>
    <w:rsid w:val="000D50E5"/>
    <w:rsid w:val="001024B5"/>
    <w:rsid w:val="002B42CC"/>
    <w:rsid w:val="0034024A"/>
    <w:rsid w:val="00446F2A"/>
    <w:rsid w:val="004E4899"/>
    <w:rsid w:val="0050058D"/>
    <w:rsid w:val="005C0DB1"/>
    <w:rsid w:val="00711007"/>
    <w:rsid w:val="00740439"/>
    <w:rsid w:val="00780CF7"/>
    <w:rsid w:val="008B7A8E"/>
    <w:rsid w:val="00954955"/>
    <w:rsid w:val="00A11041"/>
    <w:rsid w:val="00A50ED5"/>
    <w:rsid w:val="00BF2F67"/>
    <w:rsid w:val="00C300C2"/>
    <w:rsid w:val="00CC235F"/>
    <w:rsid w:val="00E42665"/>
    <w:rsid w:val="00E45F75"/>
    <w:rsid w:val="00EF6C6E"/>
    <w:rsid w:val="00F21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2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2F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2F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2F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丁欢</dc:creator>
  <cp:keywords/>
  <dc:description/>
  <cp:lastModifiedBy>丁欢</cp:lastModifiedBy>
  <cp:revision>13</cp:revision>
  <dcterms:created xsi:type="dcterms:W3CDTF">2019-06-26T01:55:00Z</dcterms:created>
  <dcterms:modified xsi:type="dcterms:W3CDTF">2019-06-26T03:16:00Z</dcterms:modified>
</cp:coreProperties>
</file>